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F455C" w14:textId="4126AEEB" w:rsidR="002E4458" w:rsidRPr="00721534" w:rsidRDefault="002E4458" w:rsidP="00965EA2">
      <w:pPr>
        <w:pStyle w:val="a5"/>
        <w:ind w:left="10620"/>
        <w:rPr>
          <w:lang w:val="ru-RU"/>
        </w:rPr>
      </w:pPr>
      <w:bookmarkStart w:id="0" w:name="ТекстовоеПоле447"/>
      <w:r w:rsidRPr="00721534">
        <w:rPr>
          <w:lang w:val="ru-RU"/>
        </w:rPr>
        <w:t xml:space="preserve">Приложение </w:t>
      </w:r>
      <w:r w:rsidR="00063F9F">
        <w:rPr>
          <w:lang w:val="ru-RU"/>
        </w:rPr>
        <w:t>1</w:t>
      </w:r>
    </w:p>
    <w:p w14:paraId="2A8BA230" w14:textId="03E676FC" w:rsidR="00965EA2" w:rsidRPr="00721534" w:rsidRDefault="00184294" w:rsidP="00965EA2">
      <w:pPr>
        <w:pStyle w:val="a5"/>
        <w:spacing w:after="120"/>
        <w:ind w:left="10620"/>
        <w:rPr>
          <w:lang w:val="ru-RU"/>
        </w:rPr>
      </w:pPr>
      <w:r w:rsidRPr="00721534">
        <w:rPr>
          <w:lang w:val="ru-RU"/>
        </w:rPr>
        <w:t>к</w:t>
      </w:r>
      <w:r w:rsidR="002E4458" w:rsidRPr="00721534">
        <w:rPr>
          <w:lang w:val="ru-RU"/>
        </w:rPr>
        <w:t xml:space="preserve"> </w:t>
      </w:r>
      <w:r w:rsidR="00063F9F">
        <w:rPr>
          <w:lang w:val="ru-RU"/>
        </w:rPr>
        <w:t>Приложению №5 «Требования ПБОТОС»</w:t>
      </w:r>
    </w:p>
    <w:p w14:paraId="760492D7" w14:textId="64BFE6E1" w:rsidR="002E4458" w:rsidRDefault="00965EA2" w:rsidP="00965EA2">
      <w:pPr>
        <w:pStyle w:val="a5"/>
        <w:spacing w:after="120"/>
        <w:ind w:left="10620"/>
        <w:rPr>
          <w:lang w:val="ru-RU"/>
        </w:rPr>
      </w:pPr>
      <w:r w:rsidRPr="00721534">
        <w:rPr>
          <w:lang w:val="ru-RU"/>
        </w:rPr>
        <w:t xml:space="preserve">к Договору </w:t>
      </w:r>
      <w:r w:rsidR="002E4458" w:rsidRPr="00721534">
        <w:rPr>
          <w:lang w:val="ru-RU"/>
        </w:rPr>
        <w:t xml:space="preserve">№ </w:t>
      </w:r>
      <w:r w:rsidR="007C48A8">
        <w:rPr>
          <w:lang w:val="ru-RU"/>
        </w:rPr>
        <w:t>БН_/п/__/___</w:t>
      </w:r>
      <w:r w:rsidR="001A1137">
        <w:rPr>
          <w:lang w:val="ru-RU"/>
        </w:rPr>
        <w:t>/25</w:t>
      </w:r>
      <w:r w:rsidR="00063F9F">
        <w:rPr>
          <w:lang w:val="ru-RU"/>
        </w:rPr>
        <w:t>/МТС</w:t>
      </w:r>
      <w:r w:rsidR="002E4458" w:rsidRPr="00721534">
        <w:rPr>
          <w:rFonts w:eastAsia="MS Mincho"/>
          <w:lang w:val="ru-RU"/>
        </w:rPr>
        <w:t xml:space="preserve"> </w:t>
      </w:r>
      <w:r w:rsidR="002E4458" w:rsidRPr="00721534">
        <w:rPr>
          <w:lang w:val="ru-RU"/>
        </w:rPr>
        <w:t xml:space="preserve">от </w:t>
      </w:r>
    </w:p>
    <w:p w14:paraId="4E385ECD" w14:textId="3620AD6C" w:rsidR="00063F9F" w:rsidRPr="00721534" w:rsidRDefault="001A1137" w:rsidP="00965EA2">
      <w:pPr>
        <w:pStyle w:val="a5"/>
        <w:spacing w:after="120"/>
        <w:ind w:left="10620"/>
        <w:rPr>
          <w:lang w:val="ru-RU"/>
        </w:rPr>
      </w:pPr>
      <w:r>
        <w:rPr>
          <w:lang w:val="ru-RU"/>
        </w:rPr>
        <w:t>«___»_______________2025</w:t>
      </w:r>
      <w:bookmarkStart w:id="1" w:name="_GoBack"/>
      <w:bookmarkEnd w:id="1"/>
      <w:r w:rsidR="00063F9F">
        <w:rPr>
          <w:lang w:val="ru-RU"/>
        </w:rPr>
        <w:t>г.</w:t>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495E5E7A" w14:textId="5C94FB95" w:rsidR="005B741E" w:rsidRPr="004864E9" w:rsidRDefault="00872CD9" w:rsidP="007F0E95">
      <w:pPr>
        <w:keepLines/>
        <w:spacing w:after="160" w:line="240" w:lineRule="exact"/>
        <w:jc w:val="both"/>
        <w:rPr>
          <w:b/>
          <w:lang w:val="ru-RU"/>
        </w:rPr>
      </w:pPr>
      <w:r>
        <w:rPr>
          <w:rFonts w:eastAsia="MS Mincho"/>
          <w:spacing w:val="-2"/>
          <w:lang w:val="ru-RU"/>
        </w:rPr>
        <w:t xml:space="preserve">               </w:t>
      </w:r>
      <w:r w:rsidR="007C48A8">
        <w:rPr>
          <w:rFonts w:eastAsia="MS Mincho"/>
          <w:spacing w:val="-2"/>
          <w:lang w:val="ru-RU"/>
        </w:rPr>
        <w:t>____________________________</w:t>
      </w:r>
      <w:r w:rsidRPr="00872CD9">
        <w:rPr>
          <w:rFonts w:eastAsia="MS Mincho"/>
          <w:spacing w:val="-2"/>
          <w:lang w:val="ru-RU"/>
        </w:rPr>
        <w:t xml:space="preserve">, именуемое в дальнейшем Продавец, в лице </w:t>
      </w:r>
      <w:r w:rsidR="007C48A8">
        <w:rPr>
          <w:rFonts w:eastAsia="MS Mincho"/>
          <w:spacing w:val="-2"/>
          <w:lang w:val="ru-RU"/>
        </w:rPr>
        <w:t>____________</w:t>
      </w:r>
      <w:r w:rsidRPr="00872CD9">
        <w:rPr>
          <w:rFonts w:eastAsia="MS Mincho"/>
          <w:spacing w:val="-2"/>
          <w:lang w:val="ru-RU"/>
        </w:rPr>
        <w:t xml:space="preserve">, действующего на основании </w:t>
      </w:r>
      <w:r w:rsidR="007C48A8">
        <w:rPr>
          <w:rFonts w:eastAsia="MS Mincho"/>
          <w:spacing w:val="-2"/>
          <w:lang w:val="ru-RU"/>
        </w:rPr>
        <w:t>_________</w:t>
      </w:r>
      <w:r w:rsidRPr="00872CD9">
        <w:rPr>
          <w:rFonts w:eastAsia="MS Mincho"/>
          <w:spacing w:val="-2"/>
          <w:lang w:val="ru-RU"/>
        </w:rPr>
        <w:t xml:space="preserve">, с одной стороны, и </w:t>
      </w:r>
      <w:r w:rsidR="007C48A8">
        <w:rPr>
          <w:rFonts w:eastAsia="MS Mincho"/>
          <w:spacing w:val="-2"/>
          <w:lang w:val="ru-RU"/>
        </w:rPr>
        <w:t>__________________________</w:t>
      </w:r>
      <w:r w:rsidRPr="00872CD9">
        <w:rPr>
          <w:rFonts w:eastAsia="MS Mincho"/>
          <w:spacing w:val="-2"/>
          <w:lang w:val="ru-RU"/>
        </w:rPr>
        <w:t xml:space="preserve">, именуемое в дальнейшем Покупатель в лице </w:t>
      </w:r>
      <w:r w:rsidR="007C48A8">
        <w:rPr>
          <w:rFonts w:eastAsia="MS Mincho"/>
          <w:spacing w:val="-2"/>
          <w:lang w:val="ru-RU"/>
        </w:rPr>
        <w:t>______________________</w:t>
      </w:r>
      <w:r w:rsidRPr="00872CD9">
        <w:rPr>
          <w:rFonts w:eastAsia="MS Mincho"/>
          <w:spacing w:val="-2"/>
          <w:lang w:val="ru-RU"/>
        </w:rPr>
        <w:t>, действующего на основании устава</w:t>
      </w:r>
      <w:r>
        <w:rPr>
          <w:rFonts w:eastAsia="MS Mincho"/>
          <w:spacing w:val="-2"/>
          <w:lang w:val="ru-RU"/>
        </w:rPr>
        <w:t>,</w:t>
      </w:r>
      <w:r w:rsidR="005B741E" w:rsidRPr="004864E9">
        <w:rPr>
          <w:rFonts w:eastAsia="MS Mincho"/>
          <w:lang w:val="ru-RU"/>
        </w:rPr>
        <w:t xml:space="preserve"> заключили настоящее Приложение </w:t>
      </w:r>
      <w:r>
        <w:rPr>
          <w:rFonts w:eastAsia="MS Mincho"/>
          <w:lang w:val="ru-RU"/>
        </w:rPr>
        <w:t>№</w:t>
      </w:r>
      <w:r w:rsidRPr="00872CD9">
        <w:rPr>
          <w:rFonts w:eastAsia="MS Mincho"/>
          <w:lang w:val="ru-RU"/>
        </w:rPr>
        <w:t>1 к Приложению №5</w:t>
      </w:r>
      <w:r w:rsidR="009860BE">
        <w:rPr>
          <w:rFonts w:eastAsia="MS Mincho"/>
          <w:lang w:val="ru-RU"/>
        </w:rPr>
        <w:t xml:space="preserve"> </w:t>
      </w:r>
      <w:r w:rsidR="005B741E" w:rsidRPr="004864E9">
        <w:rPr>
          <w:rFonts w:eastAsia="MS Mincho"/>
          <w:lang w:val="ru-RU"/>
        </w:rPr>
        <w:t xml:space="preserve">к </w:t>
      </w:r>
      <w:r w:rsidRPr="00872CD9">
        <w:rPr>
          <w:rFonts w:eastAsia="MS Mincho"/>
          <w:lang w:val="ru-RU"/>
        </w:rPr>
        <w:t>Д</w:t>
      </w:r>
      <w:r w:rsidR="005A6E8A">
        <w:rPr>
          <w:rFonts w:eastAsia="MS Mincho"/>
          <w:lang w:val="ru-RU"/>
        </w:rPr>
        <w:t xml:space="preserve">оговору </w:t>
      </w:r>
      <w:r w:rsidR="007C48A8">
        <w:rPr>
          <w:rFonts w:eastAsia="MS Mincho"/>
          <w:lang w:val="ru-RU"/>
        </w:rPr>
        <w:t>№БН_/П/8/___</w:t>
      </w:r>
      <w:r w:rsidRPr="00872CD9">
        <w:rPr>
          <w:rFonts w:eastAsia="MS Mincho"/>
          <w:lang w:val="ru-RU"/>
        </w:rPr>
        <w:t xml:space="preserve">/24/МТС       от      </w:t>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1A1137"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1A1137"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7"/>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1A1137"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1A1137"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1A1137"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1A1137"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1A1137"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1A1137"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1A1137"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1A1137"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1A1137"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1A1137"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1A1137"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1A1137"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1A1137"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1A1137"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2"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1A1137"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3"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4"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1A1137"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1A1137"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5"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5384343D" w14:textId="1B16F96E" w:rsidR="00063F9F" w:rsidRPr="00857957" w:rsidRDefault="00063F9F" w:rsidP="00063F9F">
      <w:pPr>
        <w:spacing w:before="120"/>
        <w:jc w:val="both"/>
        <w:rPr>
          <w:lang w:val="ru-RU"/>
        </w:rPr>
      </w:pPr>
      <w:r w:rsidRPr="00857957">
        <w:rPr>
          <w:lang w:val="ru-RU"/>
        </w:rPr>
        <w:t xml:space="preserve">Ф.И.О: </w:t>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Pr>
          <w:lang w:val="ru-RU"/>
        </w:rPr>
        <w:t xml:space="preserve">                      </w:t>
      </w:r>
      <w:r w:rsidR="002C6198">
        <w:rPr>
          <w:lang w:val="ru-RU"/>
        </w:rPr>
        <w:t xml:space="preserve">            Ф.И.О:</w:t>
      </w:r>
    </w:p>
    <w:p w14:paraId="31AC4C1E" w14:textId="4A7B549A" w:rsidR="00063F9F" w:rsidRPr="002C6198" w:rsidRDefault="00063F9F" w:rsidP="002C6198">
      <w:pPr>
        <w:jc w:val="both"/>
        <w:rPr>
          <w:lang w:val="ru-RU"/>
        </w:rPr>
      </w:pPr>
      <w:proofErr w:type="gramStart"/>
      <w:r w:rsidRPr="00857957">
        <w:rPr>
          <w:lang w:val="ru-RU"/>
        </w:rPr>
        <w:t>Должность:</w:t>
      </w:r>
      <w:r w:rsidRPr="00FC3597">
        <w:rPr>
          <w:bCs/>
          <w:lang w:val="ru-RU" w:eastAsia="ru-RU"/>
        </w:rPr>
        <w:t xml:space="preserve"> </w:t>
      </w:r>
      <w:r>
        <w:rPr>
          <w:bCs/>
          <w:lang w:val="ru-RU" w:eastAsia="ru-RU"/>
        </w:rPr>
        <w:t xml:space="preserve">  </w:t>
      </w:r>
      <w:proofErr w:type="gramEnd"/>
      <w:r>
        <w:rPr>
          <w:bCs/>
          <w:lang w:val="ru-RU" w:eastAsia="ru-RU"/>
        </w:rPr>
        <w:t xml:space="preserve">                                                                </w:t>
      </w:r>
      <w:r w:rsidR="002C6198">
        <w:rPr>
          <w:bCs/>
          <w:lang w:val="ru-RU" w:eastAsia="ru-RU"/>
        </w:rPr>
        <w:t xml:space="preserve">                                                                  </w:t>
      </w:r>
      <w:r w:rsidR="002C6198">
        <w:rPr>
          <w:rStyle w:val="a4"/>
          <w:rFonts w:eastAsiaTheme="minorHAnsi"/>
          <w:b w:val="0"/>
          <w:lang w:val="ru-RU"/>
        </w:rPr>
        <w:t>Должность:</w:t>
      </w:r>
      <w:r>
        <w:rPr>
          <w:bCs/>
          <w:lang w:val="ru-RU" w:eastAsia="ru-RU"/>
        </w:rPr>
        <w:t xml:space="preserve">                                  </w:t>
      </w:r>
    </w:p>
    <w:p w14:paraId="39F0EC32" w14:textId="506DA0EB" w:rsidR="00063F9F" w:rsidRPr="00857957" w:rsidRDefault="00063F9F" w:rsidP="00063F9F">
      <w:pPr>
        <w:jc w:val="both"/>
        <w:rPr>
          <w:lang w:val="ru-RU"/>
        </w:rPr>
      </w:pP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p>
    <w:p w14:paraId="6AA21713" w14:textId="77777777" w:rsidR="00063F9F" w:rsidRPr="00857957" w:rsidRDefault="00063F9F" w:rsidP="00063F9F">
      <w:pPr>
        <w:spacing w:before="120"/>
        <w:jc w:val="both"/>
        <w:rPr>
          <w:lang w:val="ru-RU"/>
        </w:rPr>
      </w:pPr>
      <w:r w:rsidRPr="00857957">
        <w:rPr>
          <w:lang w:val="ru-RU"/>
        </w:rPr>
        <w:t>Подпись: _______________</w:t>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t>Подпись: _______________</w:t>
      </w:r>
    </w:p>
    <w:p w14:paraId="675C16BB" w14:textId="77777777" w:rsidR="00063F9F" w:rsidRPr="00857957" w:rsidRDefault="00063F9F" w:rsidP="00063F9F">
      <w:pPr>
        <w:spacing w:before="120"/>
        <w:jc w:val="both"/>
        <w:rPr>
          <w:lang w:val="ru-RU"/>
        </w:rPr>
      </w:pPr>
      <w:r w:rsidRPr="00857957">
        <w:rPr>
          <w:lang w:val="ru-RU"/>
        </w:rPr>
        <w:t>Да</w:t>
      </w:r>
      <w:r>
        <w:rPr>
          <w:lang w:val="ru-RU"/>
        </w:rPr>
        <w:t>та _______________</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Дата</w:t>
      </w:r>
      <w:r w:rsidRPr="00857957">
        <w:rPr>
          <w:lang w:val="ru-RU"/>
        </w:rPr>
        <w:t xml:space="preserve"> _______________</w:t>
      </w:r>
      <w:r w:rsidRPr="00857957">
        <w:rPr>
          <w:lang w:val="ru-RU"/>
        </w:rPr>
        <w:tab/>
      </w:r>
    </w:p>
    <w:p w14:paraId="73FA1485" w14:textId="0E27ED19" w:rsidR="00E37457" w:rsidRDefault="000644B2" w:rsidP="00134A2E">
      <w:pPr>
        <w:spacing w:before="120"/>
        <w:jc w:val="both"/>
        <w:rPr>
          <w:rFonts w:ascii="Arial" w:hAnsi="Arial" w:cs="Arial"/>
          <w:color w:val="000000"/>
          <w:lang w:val="ru-RU"/>
        </w:rPr>
      </w:pP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A60B0" w14:textId="77777777" w:rsidR="00B025A2" w:rsidRDefault="00B025A2">
      <w:r>
        <w:separator/>
      </w:r>
    </w:p>
  </w:endnote>
  <w:endnote w:type="continuationSeparator" w:id="0">
    <w:p w14:paraId="7CD63557" w14:textId="77777777" w:rsidR="00B025A2" w:rsidRDefault="00B02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D5FB3" w14:textId="77777777" w:rsidR="00B025A2" w:rsidRDefault="00B025A2">
      <w:r>
        <w:separator/>
      </w:r>
    </w:p>
  </w:footnote>
  <w:footnote w:type="continuationSeparator" w:id="0">
    <w:p w14:paraId="539EFCD5" w14:textId="77777777" w:rsidR="00B025A2" w:rsidRDefault="00B02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3F9F"/>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1137"/>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198"/>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A6E8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56E"/>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48A8"/>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2CD9"/>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25A2"/>
    <w:rsid w:val="00B03769"/>
    <w:rsid w:val="00B03E94"/>
    <w:rsid w:val="00B04CE1"/>
    <w:rsid w:val="00B10D48"/>
    <w:rsid w:val="00B12487"/>
    <w:rsid w:val="00B12D6F"/>
    <w:rsid w:val="00B1476A"/>
    <w:rsid w:val="00B1582B"/>
    <w:rsid w:val="00B15CE9"/>
    <w:rsid w:val="00B1742B"/>
    <w:rsid w:val="00B24587"/>
    <w:rsid w:val="00B30777"/>
    <w:rsid w:val="00B56169"/>
    <w:rsid w:val="00B61396"/>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47F"/>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0FD2"/>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4048"/>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link w:val="a8"/>
    <w:uiPriority w:val="99"/>
    <w:rsid w:val="003457E3"/>
    <w:pPr>
      <w:tabs>
        <w:tab w:val="center" w:pos="4677"/>
        <w:tab w:val="right" w:pos="9355"/>
      </w:tabs>
    </w:pPr>
  </w:style>
  <w:style w:type="paragraph" w:styleId="a9">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a">
    <w:name w:val="Body Text Indent"/>
    <w:basedOn w:val="a"/>
    <w:rsid w:val="003E1FF1"/>
    <w:pPr>
      <w:spacing w:after="120"/>
      <w:ind w:left="283"/>
    </w:pPr>
  </w:style>
  <w:style w:type="table" w:styleId="ab">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c">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d">
    <w:name w:val="a"/>
    <w:rsid w:val="00F83FE8"/>
    <w:rPr>
      <w:rFonts w:ascii="Times New Roman" w:hAnsi="Times New Roman" w:hint="default"/>
      <w:color w:val="008000"/>
      <w:u w:val="single"/>
    </w:rPr>
  </w:style>
  <w:style w:type="character" w:styleId="ae">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character" w:styleId="af">
    <w:name w:val="annotation reference"/>
    <w:basedOn w:val="a0"/>
    <w:rsid w:val="00A37943"/>
    <w:rPr>
      <w:sz w:val="16"/>
      <w:szCs w:val="16"/>
    </w:rPr>
  </w:style>
  <w:style w:type="paragraph" w:styleId="af0">
    <w:name w:val="annotation text"/>
    <w:basedOn w:val="a"/>
    <w:link w:val="af1"/>
    <w:rsid w:val="00A37943"/>
    <w:rPr>
      <w:sz w:val="20"/>
      <w:szCs w:val="20"/>
    </w:rPr>
  </w:style>
  <w:style w:type="character" w:customStyle="1" w:styleId="af1">
    <w:name w:val="Текст примечания Знак"/>
    <w:basedOn w:val="a0"/>
    <w:link w:val="af0"/>
    <w:rsid w:val="00A37943"/>
    <w:rPr>
      <w:lang w:val="en-US" w:eastAsia="en-US"/>
    </w:rPr>
  </w:style>
  <w:style w:type="paragraph" w:styleId="af2">
    <w:name w:val="annotation subject"/>
    <w:basedOn w:val="af0"/>
    <w:next w:val="af0"/>
    <w:link w:val="af3"/>
    <w:rsid w:val="00A37943"/>
    <w:rPr>
      <w:b/>
      <w:bCs/>
    </w:rPr>
  </w:style>
  <w:style w:type="character" w:customStyle="1" w:styleId="af3">
    <w:name w:val="Тема примечания Знак"/>
    <w:basedOn w:val="af1"/>
    <w:link w:val="af2"/>
    <w:rsid w:val="00A37943"/>
    <w:rPr>
      <w:b/>
      <w:bCs/>
      <w:lang w:val="en-US" w:eastAsia="en-US"/>
    </w:rPr>
  </w:style>
  <w:style w:type="character" w:customStyle="1" w:styleId="af4">
    <w:name w:val="Другое_"/>
    <w:basedOn w:val="a0"/>
    <w:link w:val="af5"/>
    <w:rsid w:val="00914915"/>
    <w:rPr>
      <w:shd w:val="clear" w:color="auto" w:fill="FFFFFF"/>
    </w:rPr>
  </w:style>
  <w:style w:type="paragraph" w:customStyle="1" w:styleId="af5">
    <w:name w:val="Другое"/>
    <w:basedOn w:val="a"/>
    <w:link w:val="af4"/>
    <w:rsid w:val="00914915"/>
    <w:pPr>
      <w:widowControl w:val="0"/>
      <w:shd w:val="clear" w:color="auto" w:fill="FFFFFF"/>
      <w:jc w:val="both"/>
    </w:pPr>
    <w:rPr>
      <w:sz w:val="20"/>
      <w:szCs w:val="20"/>
      <w:lang w:val="ru-RU" w:eastAsia="ru-RU"/>
    </w:rPr>
  </w:style>
  <w:style w:type="paragraph" w:styleId="af6">
    <w:name w:val="Revision"/>
    <w:hidden/>
    <w:uiPriority w:val="99"/>
    <w:semiHidden/>
    <w:rsid w:val="007B4EFD"/>
    <w:rPr>
      <w:sz w:val="24"/>
      <w:szCs w:val="24"/>
      <w:lang w:val="en-US" w:eastAsia="en-US"/>
    </w:rPr>
  </w:style>
  <w:style w:type="character" w:customStyle="1" w:styleId="a8">
    <w:name w:val="Нижний колонтитул Знак"/>
    <w:basedOn w:val="a0"/>
    <w:link w:val="a7"/>
    <w:uiPriority w:val="99"/>
    <w:rsid w:val="00CD1608"/>
    <w:rPr>
      <w:sz w:val="24"/>
      <w:szCs w:val="24"/>
      <w:lang w:val="en-US" w:eastAsia="en-US"/>
    </w:rPr>
  </w:style>
  <w:style w:type="paragraph" w:styleId="af7">
    <w:name w:val="List Paragraph"/>
    <w:basedOn w:val="a"/>
    <w:uiPriority w:val="34"/>
    <w:qFormat/>
    <w:rsid w:val="009F4120"/>
    <w:pPr>
      <w:ind w:left="720"/>
      <w:contextualSpacing/>
    </w:pPr>
  </w:style>
  <w:style w:type="character" w:customStyle="1" w:styleId="a4">
    <w:name w:val="Основной текст Знак"/>
    <w:basedOn w:val="a0"/>
    <w:link w:val="a3"/>
    <w:rsid w:val="00063F9F"/>
    <w:rPr>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1649</Words>
  <Characters>9400</Characters>
  <Application>Microsoft Office Word</Application>
  <DocSecurity>0</DocSecurity>
  <Lines>78</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Дусеев Рустем Наилевич</cp:lastModifiedBy>
  <cp:revision>8</cp:revision>
  <cp:lastPrinted>2021-09-28T06:50:00Z</cp:lastPrinted>
  <dcterms:created xsi:type="dcterms:W3CDTF">2024-01-19T11:46:00Z</dcterms:created>
  <dcterms:modified xsi:type="dcterms:W3CDTF">2025-11-05T11:12:00Z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